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544" w:rsidRDefault="00D778EB" w:rsidP="00853B88">
      <w:pPr>
        <w:rPr>
          <w:b/>
        </w:rPr>
      </w:pPr>
      <w:r w:rsidRPr="006541FE"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11.8pt;margin-top:5.05pt;width:497.95pt;height:192.45pt;z-index:251660288" adj="-10265949" fillcolor="black">
            <v:fill r:id="rId6" o:title="dots" recolor="t" type="frame"/>
            <v:shadow color="#868686"/>
            <v:textpath style="font-family:&quot;Arial Black&quot;" fitshape="t" trim="t" string="6 ways to make your sentence super"/>
          </v:shape>
        </w:pict>
      </w:r>
      <w:r w:rsidRPr="006541FE">
        <w:rPr>
          <w:rFonts w:ascii="Comic Sans MS" w:hAnsi="Comic Sans MS"/>
          <w:noProof/>
          <w:sz w:val="72"/>
          <w:szCs w:val="72"/>
          <w:lang w:eastAsia="en-AU"/>
        </w:rPr>
        <w:pict>
          <v:roundrect id="_x0000_s1031" style="position:absolute;margin-left:87.15pt;margin-top:20.6pt;width:353.95pt;height:59.15pt;z-index:-251655168" arcsize="10923f"/>
        </w:pict>
      </w:r>
    </w:p>
    <w:p w:rsidR="0095070C" w:rsidRPr="00964DB8" w:rsidRDefault="00CE7CDF" w:rsidP="00D778EB">
      <w:pPr>
        <w:jc w:val="center"/>
        <w:rPr>
          <w:rFonts w:ascii="Comic Sans MS" w:hAnsi="Comic Sans MS"/>
          <w:b/>
          <w:sz w:val="52"/>
          <w:szCs w:val="52"/>
        </w:rPr>
      </w:pPr>
      <w:r w:rsidRPr="00964DB8">
        <w:rPr>
          <w:rFonts w:ascii="Comic Sans MS" w:hAnsi="Comic Sans MS"/>
          <w:sz w:val="52"/>
          <w:szCs w:val="52"/>
        </w:rPr>
        <w:t>She turned off</w:t>
      </w:r>
      <w:r w:rsidR="00F11E59" w:rsidRPr="00964DB8">
        <w:rPr>
          <w:rFonts w:ascii="Comic Sans MS" w:hAnsi="Comic Sans MS"/>
          <w:sz w:val="52"/>
          <w:szCs w:val="52"/>
        </w:rPr>
        <w:t xml:space="preserve"> the lights.</w:t>
      </w:r>
    </w:p>
    <w:p w:rsidR="00853B88" w:rsidRPr="00964DB8" w:rsidRDefault="00853B88" w:rsidP="00964DB8">
      <w:pPr>
        <w:pStyle w:val="ListParagraph"/>
        <w:numPr>
          <w:ilvl w:val="0"/>
          <w:numId w:val="1"/>
        </w:numPr>
        <w:spacing w:after="120"/>
        <w:rPr>
          <w:b/>
          <w:color w:val="7030A0"/>
          <w:sz w:val="32"/>
          <w:szCs w:val="32"/>
        </w:rPr>
      </w:pPr>
      <w:r w:rsidRPr="00964DB8">
        <w:rPr>
          <w:b/>
          <w:color w:val="7030A0"/>
          <w:sz w:val="32"/>
          <w:szCs w:val="32"/>
        </w:rPr>
        <w:t xml:space="preserve">Change </w:t>
      </w:r>
      <w:r w:rsidR="00020544" w:rsidRPr="00964DB8">
        <w:rPr>
          <w:b/>
          <w:color w:val="7030A0"/>
          <w:sz w:val="32"/>
          <w:szCs w:val="32"/>
        </w:rPr>
        <w:t xml:space="preserve">existing </w:t>
      </w:r>
      <w:r w:rsidRPr="00964DB8">
        <w:rPr>
          <w:b/>
          <w:color w:val="7030A0"/>
          <w:sz w:val="32"/>
          <w:szCs w:val="32"/>
        </w:rPr>
        <w:t>words</w:t>
      </w:r>
    </w:p>
    <w:p w:rsidR="00CE7CDF" w:rsidRPr="00FA3062" w:rsidRDefault="00CE7CDF" w:rsidP="00964DB8">
      <w:pPr>
        <w:spacing w:after="120"/>
        <w:ind w:left="360"/>
        <w:rPr>
          <w:b/>
          <w:color w:val="7030A0"/>
          <w:sz w:val="24"/>
          <w:szCs w:val="24"/>
        </w:rPr>
      </w:pPr>
      <w:r w:rsidRPr="00FA3062">
        <w:rPr>
          <w:b/>
          <w:color w:val="7030A0"/>
          <w:sz w:val="24"/>
          <w:szCs w:val="24"/>
        </w:rPr>
        <w:t>The girl turned out the lights.</w:t>
      </w:r>
    </w:p>
    <w:p w:rsidR="00CE7CDF" w:rsidRPr="00FA3062" w:rsidRDefault="003D186C" w:rsidP="00964DB8">
      <w:pPr>
        <w:spacing w:after="120"/>
        <w:ind w:left="360"/>
        <w:rPr>
          <w:b/>
          <w:color w:val="7030A0"/>
          <w:sz w:val="24"/>
          <w:szCs w:val="24"/>
        </w:rPr>
      </w:pPr>
      <w:r w:rsidRPr="002E70E3">
        <w:rPr>
          <w:b/>
          <w:color w:val="7030A0"/>
          <w:sz w:val="24"/>
          <w:szCs w:val="24"/>
        </w:rPr>
        <w:t>Sharinda</w:t>
      </w:r>
      <w:r>
        <w:rPr>
          <w:b/>
          <w:color w:val="7030A0"/>
          <w:sz w:val="24"/>
          <w:szCs w:val="24"/>
        </w:rPr>
        <w:t xml:space="preserve"> </w:t>
      </w:r>
      <w:r w:rsidR="00CE7CDF" w:rsidRPr="00FA3062">
        <w:rPr>
          <w:b/>
          <w:color w:val="7030A0"/>
          <w:sz w:val="24"/>
          <w:szCs w:val="24"/>
        </w:rPr>
        <w:t>turned out the lights.</w:t>
      </w:r>
    </w:p>
    <w:p w:rsidR="00CE7CDF" w:rsidRPr="00FA3062" w:rsidRDefault="00CE7CDF" w:rsidP="00964DB8">
      <w:pPr>
        <w:spacing w:after="120"/>
        <w:ind w:left="360"/>
        <w:rPr>
          <w:b/>
          <w:color w:val="7030A0"/>
          <w:sz w:val="24"/>
          <w:szCs w:val="24"/>
        </w:rPr>
      </w:pPr>
      <w:r w:rsidRPr="00FA3062">
        <w:rPr>
          <w:b/>
          <w:color w:val="7030A0"/>
          <w:sz w:val="24"/>
          <w:szCs w:val="24"/>
        </w:rPr>
        <w:t>She switched off the lights.</w:t>
      </w:r>
    </w:p>
    <w:p w:rsidR="00CE7CDF" w:rsidRPr="00FA3062" w:rsidRDefault="00CE7CDF" w:rsidP="00964DB8">
      <w:pPr>
        <w:spacing w:after="120"/>
        <w:ind w:left="360"/>
        <w:rPr>
          <w:b/>
          <w:color w:val="7030A0"/>
          <w:sz w:val="24"/>
          <w:szCs w:val="24"/>
        </w:rPr>
      </w:pPr>
      <w:r w:rsidRPr="00FA3062">
        <w:rPr>
          <w:b/>
          <w:color w:val="7030A0"/>
          <w:sz w:val="24"/>
          <w:szCs w:val="24"/>
        </w:rPr>
        <w:t>She turned off the lamps.</w:t>
      </w:r>
    </w:p>
    <w:p w:rsidR="00853B88" w:rsidRPr="00964DB8" w:rsidRDefault="00020544" w:rsidP="00964DB8">
      <w:pPr>
        <w:pStyle w:val="ListParagraph"/>
        <w:numPr>
          <w:ilvl w:val="0"/>
          <w:numId w:val="1"/>
        </w:numPr>
        <w:spacing w:after="120"/>
        <w:rPr>
          <w:b/>
          <w:color w:val="FF0000"/>
          <w:sz w:val="32"/>
          <w:szCs w:val="32"/>
        </w:rPr>
      </w:pPr>
      <w:r w:rsidRPr="00964DB8">
        <w:rPr>
          <w:b/>
          <w:color w:val="FF0000"/>
          <w:sz w:val="32"/>
          <w:szCs w:val="32"/>
        </w:rPr>
        <w:t>Add</w:t>
      </w:r>
      <w:r w:rsidR="00853B88" w:rsidRPr="00964DB8">
        <w:rPr>
          <w:b/>
          <w:color w:val="FF0000"/>
          <w:sz w:val="32"/>
          <w:szCs w:val="32"/>
        </w:rPr>
        <w:t xml:space="preserve"> adjectives or adverbs</w:t>
      </w:r>
    </w:p>
    <w:p w:rsidR="00CE7CDF" w:rsidRPr="00FA3062" w:rsidRDefault="00CE7CDF" w:rsidP="00964DB8">
      <w:pPr>
        <w:spacing w:after="120"/>
        <w:ind w:left="360"/>
        <w:rPr>
          <w:b/>
          <w:color w:val="FF0000"/>
          <w:sz w:val="24"/>
          <w:szCs w:val="24"/>
        </w:rPr>
      </w:pPr>
      <w:r w:rsidRPr="00FA3062">
        <w:rPr>
          <w:b/>
          <w:color w:val="FF0000"/>
          <w:sz w:val="24"/>
          <w:szCs w:val="24"/>
        </w:rPr>
        <w:t>She quickly turned off the lights.</w:t>
      </w:r>
    </w:p>
    <w:p w:rsidR="00CE7CDF" w:rsidRPr="00FA3062" w:rsidRDefault="00CE7CDF" w:rsidP="00964DB8">
      <w:pPr>
        <w:spacing w:after="120"/>
        <w:ind w:left="360"/>
        <w:rPr>
          <w:b/>
          <w:color w:val="FF0000"/>
          <w:sz w:val="24"/>
          <w:szCs w:val="24"/>
        </w:rPr>
      </w:pPr>
      <w:r w:rsidRPr="00FA3062">
        <w:rPr>
          <w:b/>
          <w:color w:val="FF0000"/>
          <w:sz w:val="24"/>
          <w:szCs w:val="24"/>
        </w:rPr>
        <w:t>She shut</w:t>
      </w:r>
      <w:r w:rsidR="00144D36" w:rsidRPr="00FA3062">
        <w:rPr>
          <w:b/>
          <w:color w:val="FF0000"/>
          <w:sz w:val="24"/>
          <w:szCs w:val="24"/>
        </w:rPr>
        <w:t xml:space="preserve"> off the bright</w:t>
      </w:r>
      <w:r w:rsidRPr="00FA3062">
        <w:rPr>
          <w:b/>
          <w:color w:val="FF0000"/>
          <w:sz w:val="24"/>
          <w:szCs w:val="24"/>
        </w:rPr>
        <w:t xml:space="preserve"> overhead lights.</w:t>
      </w:r>
    </w:p>
    <w:p w:rsidR="00853B88" w:rsidRPr="00964DB8" w:rsidRDefault="00853B88" w:rsidP="00964DB8">
      <w:pPr>
        <w:pStyle w:val="ListParagraph"/>
        <w:numPr>
          <w:ilvl w:val="0"/>
          <w:numId w:val="1"/>
        </w:numPr>
        <w:spacing w:after="120"/>
        <w:rPr>
          <w:b/>
          <w:color w:val="FF00FF"/>
          <w:sz w:val="32"/>
          <w:szCs w:val="32"/>
        </w:rPr>
      </w:pPr>
      <w:r w:rsidRPr="00964DB8">
        <w:rPr>
          <w:b/>
          <w:color w:val="FF00FF"/>
          <w:sz w:val="32"/>
          <w:szCs w:val="32"/>
        </w:rPr>
        <w:t>Extend the sentence</w:t>
      </w:r>
    </w:p>
    <w:p w:rsidR="00CE7CDF" w:rsidRPr="00FA3062" w:rsidRDefault="00CE7CDF" w:rsidP="00964DB8">
      <w:pPr>
        <w:spacing w:after="120"/>
        <w:ind w:left="360"/>
        <w:rPr>
          <w:b/>
          <w:color w:val="FF00FF"/>
          <w:sz w:val="24"/>
          <w:szCs w:val="24"/>
        </w:rPr>
      </w:pPr>
      <w:r w:rsidRPr="00FA3062">
        <w:rPr>
          <w:b/>
          <w:color w:val="FF00FF"/>
          <w:sz w:val="24"/>
          <w:szCs w:val="24"/>
        </w:rPr>
        <w:t>She turned off the lights and closed the door.</w:t>
      </w:r>
    </w:p>
    <w:p w:rsidR="00144D36" w:rsidRPr="00FA3062" w:rsidRDefault="00144D36" w:rsidP="00964DB8">
      <w:pPr>
        <w:spacing w:after="120"/>
        <w:ind w:left="360"/>
        <w:rPr>
          <w:b/>
          <w:color w:val="FF00FF"/>
          <w:sz w:val="24"/>
          <w:szCs w:val="24"/>
        </w:rPr>
      </w:pPr>
      <w:r w:rsidRPr="00FA3062">
        <w:rPr>
          <w:b/>
          <w:color w:val="FF00FF"/>
          <w:sz w:val="24"/>
          <w:szCs w:val="24"/>
        </w:rPr>
        <w:t xml:space="preserve">She turned off the lights, closed the door </w:t>
      </w:r>
      <w:r w:rsidR="003D186C">
        <w:rPr>
          <w:b/>
          <w:color w:val="FF00FF"/>
          <w:sz w:val="24"/>
          <w:szCs w:val="24"/>
        </w:rPr>
        <w:t xml:space="preserve">and </w:t>
      </w:r>
      <w:r w:rsidRPr="00FA3062">
        <w:rPr>
          <w:b/>
          <w:color w:val="FF00FF"/>
          <w:sz w:val="24"/>
          <w:szCs w:val="24"/>
        </w:rPr>
        <w:t>then hid behind a chair</w:t>
      </w:r>
      <w:r w:rsidR="002E70E3">
        <w:rPr>
          <w:b/>
          <w:color w:val="FF00FF"/>
          <w:sz w:val="24"/>
          <w:szCs w:val="24"/>
        </w:rPr>
        <w:t>.</w:t>
      </w:r>
    </w:p>
    <w:p w:rsidR="00CE7CDF" w:rsidRPr="00FA3062" w:rsidRDefault="00CE7CDF" w:rsidP="00964DB8">
      <w:pPr>
        <w:spacing w:after="120"/>
        <w:ind w:left="360"/>
        <w:rPr>
          <w:b/>
          <w:color w:val="FF00FF"/>
          <w:sz w:val="24"/>
          <w:szCs w:val="24"/>
        </w:rPr>
      </w:pPr>
      <w:r w:rsidRPr="00FA3062">
        <w:rPr>
          <w:b/>
          <w:color w:val="FF00FF"/>
          <w:sz w:val="24"/>
          <w:szCs w:val="24"/>
        </w:rPr>
        <w:t>She turned off the lights to make the room darker so she could see what was happening outside her window.</w:t>
      </w:r>
    </w:p>
    <w:p w:rsidR="00853B88" w:rsidRPr="00964DB8" w:rsidRDefault="00853B88" w:rsidP="00964DB8">
      <w:pPr>
        <w:pStyle w:val="ListParagraph"/>
        <w:numPr>
          <w:ilvl w:val="0"/>
          <w:numId w:val="1"/>
        </w:numPr>
        <w:spacing w:after="120"/>
        <w:rPr>
          <w:b/>
          <w:color w:val="FF9933"/>
          <w:sz w:val="32"/>
          <w:szCs w:val="32"/>
        </w:rPr>
      </w:pPr>
      <w:r w:rsidRPr="00964DB8">
        <w:rPr>
          <w:b/>
          <w:color w:val="FF9933"/>
          <w:sz w:val="32"/>
          <w:szCs w:val="32"/>
        </w:rPr>
        <w:t>Change the beginning</w:t>
      </w:r>
    </w:p>
    <w:p w:rsidR="00144D36" w:rsidRPr="00FA3062" w:rsidRDefault="00144D36" w:rsidP="00964DB8">
      <w:pPr>
        <w:spacing w:after="120"/>
        <w:ind w:left="360"/>
        <w:rPr>
          <w:b/>
          <w:color w:val="FF9933"/>
          <w:sz w:val="24"/>
          <w:szCs w:val="24"/>
        </w:rPr>
      </w:pPr>
      <w:r w:rsidRPr="00FA3062">
        <w:rPr>
          <w:b/>
          <w:color w:val="FF9933"/>
          <w:sz w:val="24"/>
          <w:szCs w:val="24"/>
        </w:rPr>
        <w:t>The lights were on so she turned them off.</w:t>
      </w:r>
    </w:p>
    <w:p w:rsidR="00144D36" w:rsidRPr="00FA3062" w:rsidDel="002E70E3" w:rsidRDefault="00144D36" w:rsidP="00964DB8">
      <w:pPr>
        <w:spacing w:after="120"/>
        <w:ind w:left="360"/>
        <w:rPr>
          <w:del w:id="0" w:author="Rachel Chatten2" w:date="2012-03-20T14:14:00Z"/>
          <w:b/>
          <w:color w:val="FF9933"/>
          <w:sz w:val="24"/>
          <w:szCs w:val="24"/>
        </w:rPr>
      </w:pPr>
      <w:r w:rsidRPr="00FA3062">
        <w:rPr>
          <w:b/>
          <w:color w:val="FF9933"/>
          <w:sz w:val="24"/>
          <w:szCs w:val="24"/>
        </w:rPr>
        <w:t>Suddenly</w:t>
      </w:r>
      <w:r w:rsidR="003D186C">
        <w:rPr>
          <w:b/>
          <w:color w:val="FF9933"/>
          <w:sz w:val="24"/>
          <w:szCs w:val="24"/>
        </w:rPr>
        <w:t xml:space="preserve"> she remembered she needed to leave so</w:t>
      </w:r>
      <w:r w:rsidRPr="00FA3062">
        <w:rPr>
          <w:b/>
          <w:color w:val="FF9933"/>
          <w:sz w:val="24"/>
          <w:szCs w:val="24"/>
        </w:rPr>
        <w:t xml:space="preserve"> she turned off the lights</w:t>
      </w:r>
      <w:r w:rsidR="002E70E3">
        <w:rPr>
          <w:b/>
          <w:color w:val="FF9933"/>
          <w:sz w:val="24"/>
          <w:szCs w:val="24"/>
        </w:rPr>
        <w:t>.</w:t>
      </w:r>
      <w:del w:id="1" w:author="MWHITFIELD" w:date="2012-03-19T10:06:00Z">
        <w:r w:rsidRPr="00FA3062" w:rsidDel="003D186C">
          <w:rPr>
            <w:b/>
            <w:color w:val="FF9933"/>
            <w:sz w:val="24"/>
            <w:szCs w:val="24"/>
          </w:rPr>
          <w:delText xml:space="preserve"> </w:delText>
        </w:r>
      </w:del>
    </w:p>
    <w:p w:rsidR="00144D36" w:rsidRPr="00FA3062" w:rsidRDefault="00144D36" w:rsidP="00964DB8">
      <w:pPr>
        <w:spacing w:after="120"/>
        <w:ind w:left="360"/>
        <w:rPr>
          <w:b/>
          <w:color w:val="FF9933"/>
          <w:sz w:val="24"/>
          <w:szCs w:val="24"/>
        </w:rPr>
      </w:pPr>
      <w:r w:rsidRPr="00FA3062">
        <w:rPr>
          <w:b/>
          <w:color w:val="FF9933"/>
          <w:sz w:val="24"/>
          <w:szCs w:val="24"/>
        </w:rPr>
        <w:t xml:space="preserve">Slowly </w:t>
      </w:r>
      <w:r w:rsidR="003D186C">
        <w:rPr>
          <w:b/>
          <w:color w:val="FF9933"/>
          <w:sz w:val="24"/>
          <w:szCs w:val="24"/>
        </w:rPr>
        <w:t xml:space="preserve">she crept into the sleeping child’s bedroom and </w:t>
      </w:r>
      <w:r w:rsidRPr="00FA3062">
        <w:rPr>
          <w:b/>
          <w:color w:val="FF9933"/>
          <w:sz w:val="24"/>
          <w:szCs w:val="24"/>
        </w:rPr>
        <w:t>turned off the lights</w:t>
      </w:r>
      <w:r w:rsidR="003D186C">
        <w:rPr>
          <w:b/>
          <w:color w:val="FF9933"/>
          <w:sz w:val="24"/>
          <w:szCs w:val="24"/>
        </w:rPr>
        <w:t xml:space="preserve">. </w:t>
      </w:r>
    </w:p>
    <w:p w:rsidR="00853B88" w:rsidRPr="00964DB8" w:rsidRDefault="00853B88" w:rsidP="00964DB8">
      <w:pPr>
        <w:pStyle w:val="ListParagraph"/>
        <w:numPr>
          <w:ilvl w:val="0"/>
          <w:numId w:val="1"/>
        </w:numPr>
        <w:spacing w:after="120"/>
        <w:rPr>
          <w:b/>
          <w:color w:val="00B050"/>
          <w:sz w:val="32"/>
          <w:szCs w:val="32"/>
        </w:rPr>
      </w:pPr>
      <w:r w:rsidRPr="00964DB8">
        <w:rPr>
          <w:b/>
          <w:color w:val="00B050"/>
          <w:sz w:val="32"/>
          <w:szCs w:val="32"/>
        </w:rPr>
        <w:t>Add figurative language</w:t>
      </w:r>
    </w:p>
    <w:p w:rsidR="00144D36" w:rsidRPr="00FA3062" w:rsidRDefault="00144D36" w:rsidP="00964DB8">
      <w:pPr>
        <w:spacing w:after="120"/>
        <w:ind w:left="360"/>
        <w:rPr>
          <w:b/>
          <w:color w:val="00B050"/>
          <w:sz w:val="24"/>
          <w:szCs w:val="24"/>
        </w:rPr>
      </w:pPr>
      <w:r w:rsidRPr="00FA3062">
        <w:rPr>
          <w:b/>
          <w:color w:val="00B050"/>
          <w:sz w:val="24"/>
          <w:szCs w:val="24"/>
        </w:rPr>
        <w:t>She suddenly switched the lights off.</w:t>
      </w:r>
      <w:r w:rsidR="003D186C">
        <w:rPr>
          <w:b/>
          <w:color w:val="00B050"/>
          <w:sz w:val="24"/>
          <w:szCs w:val="24"/>
        </w:rPr>
        <w:t xml:space="preserve"> (</w:t>
      </w:r>
      <w:r w:rsidR="002E70E3">
        <w:rPr>
          <w:b/>
          <w:color w:val="00B050"/>
          <w:sz w:val="24"/>
          <w:szCs w:val="24"/>
        </w:rPr>
        <w:t>Alliteration</w:t>
      </w:r>
      <w:r w:rsidR="003D186C">
        <w:rPr>
          <w:b/>
          <w:color w:val="00B050"/>
          <w:sz w:val="24"/>
          <w:szCs w:val="24"/>
        </w:rPr>
        <w:t>)</w:t>
      </w:r>
    </w:p>
    <w:p w:rsidR="00144D36" w:rsidRPr="00FA3062" w:rsidRDefault="00144D36" w:rsidP="00964DB8">
      <w:pPr>
        <w:spacing w:after="120"/>
        <w:ind w:left="360"/>
        <w:rPr>
          <w:b/>
          <w:color w:val="00B050"/>
          <w:sz w:val="24"/>
          <w:szCs w:val="24"/>
        </w:rPr>
      </w:pPr>
      <w:r w:rsidRPr="00FA3062">
        <w:rPr>
          <w:b/>
          <w:color w:val="00B050"/>
          <w:sz w:val="24"/>
          <w:szCs w:val="24"/>
        </w:rPr>
        <w:t>She switched the lights off and crept like a mouse to her hiding place.</w:t>
      </w:r>
      <w:r w:rsidR="003D186C">
        <w:rPr>
          <w:b/>
          <w:color w:val="00B050"/>
          <w:sz w:val="24"/>
          <w:szCs w:val="24"/>
        </w:rPr>
        <w:t xml:space="preserve"> (</w:t>
      </w:r>
      <w:r w:rsidR="002E70E3">
        <w:rPr>
          <w:b/>
          <w:color w:val="00B050"/>
          <w:sz w:val="24"/>
          <w:szCs w:val="24"/>
        </w:rPr>
        <w:t>Simile</w:t>
      </w:r>
      <w:r w:rsidR="003D186C">
        <w:rPr>
          <w:b/>
          <w:color w:val="00B050"/>
          <w:sz w:val="24"/>
          <w:szCs w:val="24"/>
        </w:rPr>
        <w:t>)</w:t>
      </w:r>
    </w:p>
    <w:p w:rsidR="00144D36" w:rsidRPr="00FA3062" w:rsidRDefault="00144D36" w:rsidP="00964DB8">
      <w:pPr>
        <w:spacing w:after="120"/>
        <w:ind w:left="360"/>
        <w:rPr>
          <w:b/>
          <w:color w:val="00B050"/>
          <w:sz w:val="24"/>
          <w:szCs w:val="24"/>
        </w:rPr>
      </w:pPr>
      <w:r w:rsidRPr="00FA3062">
        <w:rPr>
          <w:b/>
          <w:color w:val="00B050"/>
          <w:sz w:val="24"/>
          <w:szCs w:val="24"/>
        </w:rPr>
        <w:t>The lights were so bright</w:t>
      </w:r>
      <w:r w:rsidR="003D186C">
        <w:rPr>
          <w:b/>
          <w:color w:val="00B050"/>
          <w:sz w:val="24"/>
          <w:szCs w:val="24"/>
        </w:rPr>
        <w:t>,</w:t>
      </w:r>
      <w:r w:rsidRPr="00FA3062">
        <w:rPr>
          <w:b/>
          <w:color w:val="00B050"/>
          <w:sz w:val="24"/>
          <w:szCs w:val="24"/>
        </w:rPr>
        <w:t xml:space="preserve"> like the midday sun on a clear day</w:t>
      </w:r>
      <w:ins w:id="2" w:author="MWHITFIELD" w:date="2012-03-19T10:07:00Z">
        <w:r w:rsidR="003D186C">
          <w:rPr>
            <w:b/>
            <w:color w:val="00B050"/>
            <w:sz w:val="24"/>
            <w:szCs w:val="24"/>
          </w:rPr>
          <w:t>,</w:t>
        </w:r>
      </w:ins>
      <w:r w:rsidRPr="00FA3062">
        <w:rPr>
          <w:b/>
          <w:color w:val="00B050"/>
          <w:sz w:val="24"/>
          <w:szCs w:val="24"/>
        </w:rPr>
        <w:t xml:space="preserve"> so she turned them off.</w:t>
      </w:r>
      <w:r w:rsidR="003D186C">
        <w:rPr>
          <w:b/>
          <w:color w:val="00B050"/>
          <w:sz w:val="24"/>
          <w:szCs w:val="24"/>
        </w:rPr>
        <w:t xml:space="preserve"> (</w:t>
      </w:r>
      <w:r w:rsidR="002E70E3">
        <w:rPr>
          <w:b/>
          <w:color w:val="00B050"/>
          <w:sz w:val="24"/>
          <w:szCs w:val="24"/>
        </w:rPr>
        <w:t>Simile</w:t>
      </w:r>
      <w:r w:rsidR="003D186C">
        <w:rPr>
          <w:b/>
          <w:color w:val="00B050"/>
          <w:sz w:val="24"/>
          <w:szCs w:val="24"/>
        </w:rPr>
        <w:t>)</w:t>
      </w:r>
    </w:p>
    <w:p w:rsidR="00144D36" w:rsidRPr="00FA3062" w:rsidRDefault="00144D36" w:rsidP="00964DB8">
      <w:pPr>
        <w:spacing w:after="120"/>
        <w:ind w:left="360"/>
        <w:rPr>
          <w:b/>
          <w:color w:val="00B050"/>
          <w:sz w:val="24"/>
          <w:szCs w:val="24"/>
        </w:rPr>
      </w:pPr>
      <w:r w:rsidRPr="00FA3062">
        <w:rPr>
          <w:b/>
          <w:color w:val="00B050"/>
          <w:sz w:val="24"/>
          <w:szCs w:val="24"/>
        </w:rPr>
        <w:t>The light looked down on her and threatened to tell the intruder where she was, so she turned it off.</w:t>
      </w:r>
      <w:r w:rsidR="00F42B33">
        <w:rPr>
          <w:b/>
          <w:color w:val="00B050"/>
          <w:sz w:val="24"/>
          <w:szCs w:val="24"/>
        </w:rPr>
        <w:t xml:space="preserve"> (</w:t>
      </w:r>
      <w:r w:rsidR="002E70E3">
        <w:rPr>
          <w:b/>
          <w:color w:val="00B050"/>
          <w:sz w:val="24"/>
          <w:szCs w:val="24"/>
        </w:rPr>
        <w:t>Personification</w:t>
      </w:r>
      <w:r w:rsidR="00F42B33">
        <w:rPr>
          <w:b/>
          <w:color w:val="00B050"/>
          <w:sz w:val="24"/>
          <w:szCs w:val="24"/>
        </w:rPr>
        <w:t>)</w:t>
      </w:r>
    </w:p>
    <w:p w:rsidR="00EF1772" w:rsidRPr="00964DB8" w:rsidRDefault="00EF1772" w:rsidP="00964DB8">
      <w:pPr>
        <w:pStyle w:val="ListParagraph"/>
        <w:numPr>
          <w:ilvl w:val="0"/>
          <w:numId w:val="1"/>
        </w:numPr>
        <w:spacing w:after="120"/>
        <w:rPr>
          <w:b/>
          <w:color w:val="00B0F0"/>
          <w:sz w:val="32"/>
          <w:szCs w:val="32"/>
        </w:rPr>
      </w:pPr>
      <w:r w:rsidRPr="00964DB8">
        <w:rPr>
          <w:b/>
          <w:color w:val="00B0F0"/>
          <w:sz w:val="32"/>
          <w:szCs w:val="32"/>
        </w:rPr>
        <w:t>Add in a section of detail</w:t>
      </w:r>
    </w:p>
    <w:p w:rsidR="00CE7CDF" w:rsidRPr="00FA3062" w:rsidRDefault="00CE7CDF" w:rsidP="00964DB8">
      <w:pPr>
        <w:spacing w:after="120"/>
        <w:ind w:left="360"/>
        <w:rPr>
          <w:b/>
          <w:color w:val="00B0F0"/>
          <w:sz w:val="24"/>
          <w:szCs w:val="24"/>
        </w:rPr>
      </w:pPr>
      <w:r w:rsidRPr="00FA3062">
        <w:rPr>
          <w:b/>
          <w:color w:val="00B0F0"/>
          <w:sz w:val="24"/>
          <w:szCs w:val="24"/>
        </w:rPr>
        <w:t>She turned off the lights</w:t>
      </w:r>
      <w:r w:rsidR="00144D36" w:rsidRPr="00FA3062">
        <w:rPr>
          <w:b/>
          <w:color w:val="00B0F0"/>
          <w:sz w:val="24"/>
          <w:szCs w:val="24"/>
        </w:rPr>
        <w:t xml:space="preserve"> </w:t>
      </w:r>
      <w:r w:rsidRPr="00FA3062">
        <w:rPr>
          <w:b/>
          <w:color w:val="00B0F0"/>
          <w:sz w:val="24"/>
          <w:szCs w:val="24"/>
        </w:rPr>
        <w:t>to make the intruder</w:t>
      </w:r>
      <w:r w:rsidR="00144D36" w:rsidRPr="00FA3062">
        <w:rPr>
          <w:b/>
          <w:color w:val="00B0F0"/>
          <w:sz w:val="24"/>
          <w:szCs w:val="24"/>
        </w:rPr>
        <w:t>, who was creeping through the house,</w:t>
      </w:r>
      <w:r w:rsidRPr="00FA3062">
        <w:rPr>
          <w:b/>
          <w:color w:val="00B0F0"/>
          <w:sz w:val="24"/>
          <w:szCs w:val="24"/>
        </w:rPr>
        <w:t xml:space="preserve"> think no one was home.</w:t>
      </w:r>
    </w:p>
    <w:p w:rsidR="00CE7CDF" w:rsidRPr="00FA3062" w:rsidRDefault="00CE7CDF" w:rsidP="00964DB8">
      <w:pPr>
        <w:spacing w:after="120"/>
        <w:ind w:left="360"/>
        <w:rPr>
          <w:b/>
          <w:color w:val="00B0F0"/>
          <w:sz w:val="24"/>
          <w:szCs w:val="24"/>
        </w:rPr>
      </w:pPr>
      <w:r w:rsidRPr="00FA3062">
        <w:rPr>
          <w:b/>
          <w:color w:val="00B0F0"/>
          <w:sz w:val="24"/>
          <w:szCs w:val="24"/>
        </w:rPr>
        <w:t xml:space="preserve">She turned off the lights, </w:t>
      </w:r>
      <w:r w:rsidR="00F42B33">
        <w:rPr>
          <w:b/>
          <w:color w:val="00B0F0"/>
          <w:sz w:val="24"/>
          <w:szCs w:val="24"/>
        </w:rPr>
        <w:t>suddenly plunging the room into darkness</w:t>
      </w:r>
      <w:r w:rsidR="00144D36" w:rsidRPr="00FA3062">
        <w:rPr>
          <w:b/>
          <w:color w:val="00B0F0"/>
          <w:sz w:val="24"/>
          <w:szCs w:val="24"/>
        </w:rPr>
        <w:t xml:space="preserve"> and hid behind a chair</w:t>
      </w:r>
      <w:r w:rsidR="00F42B33">
        <w:rPr>
          <w:b/>
          <w:color w:val="00B0F0"/>
          <w:sz w:val="24"/>
          <w:szCs w:val="24"/>
        </w:rPr>
        <w:t>, hoping that she would be safe</w:t>
      </w:r>
      <w:r w:rsidRPr="00FA3062">
        <w:rPr>
          <w:b/>
          <w:color w:val="00B0F0"/>
          <w:sz w:val="24"/>
          <w:szCs w:val="24"/>
        </w:rPr>
        <w:t xml:space="preserve">. </w:t>
      </w:r>
    </w:p>
    <w:p w:rsidR="00853B88" w:rsidRDefault="00853B88" w:rsidP="0095070C"/>
    <w:sectPr w:rsidR="00853B88" w:rsidSect="0002054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75B8B"/>
    <w:multiLevelType w:val="hybridMultilevel"/>
    <w:tmpl w:val="449ED086"/>
    <w:lvl w:ilvl="0" w:tplc="D5E8C8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963218"/>
    <w:multiLevelType w:val="hybridMultilevel"/>
    <w:tmpl w:val="65D29F4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494403"/>
    <w:multiLevelType w:val="hybridMultilevel"/>
    <w:tmpl w:val="11506DB0"/>
    <w:lvl w:ilvl="0" w:tplc="62F49B1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CB1453"/>
    <w:multiLevelType w:val="hybridMultilevel"/>
    <w:tmpl w:val="E60AA8BE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53B88"/>
    <w:rsid w:val="00020544"/>
    <w:rsid w:val="00144D36"/>
    <w:rsid w:val="0024186E"/>
    <w:rsid w:val="002E70E3"/>
    <w:rsid w:val="003D186C"/>
    <w:rsid w:val="004C676F"/>
    <w:rsid w:val="006541FE"/>
    <w:rsid w:val="006903C3"/>
    <w:rsid w:val="006E04D3"/>
    <w:rsid w:val="007C61BF"/>
    <w:rsid w:val="00853B88"/>
    <w:rsid w:val="0095070C"/>
    <w:rsid w:val="00964DB8"/>
    <w:rsid w:val="00CE7CDF"/>
    <w:rsid w:val="00D778EB"/>
    <w:rsid w:val="00E3045D"/>
    <w:rsid w:val="00E97E19"/>
    <w:rsid w:val="00EF1772"/>
    <w:rsid w:val="00F11E59"/>
    <w:rsid w:val="00F42B33"/>
    <w:rsid w:val="00FA3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ru v:ext="edit" colors="#31dbcb"/>
      <o:colormenu v:ext="edit" fillcolor="#31dbcb" strokecolor="none [2109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E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3B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1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8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66095-75E8-4B15-A00B-C5ADA1026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Chatten2</dc:creator>
  <cp:keywords/>
  <dc:description/>
  <cp:lastModifiedBy>Rachel Chatten2</cp:lastModifiedBy>
  <cp:revision>2</cp:revision>
  <cp:lastPrinted>2012-03-16T02:07:00Z</cp:lastPrinted>
  <dcterms:created xsi:type="dcterms:W3CDTF">2012-03-20T03:37:00Z</dcterms:created>
  <dcterms:modified xsi:type="dcterms:W3CDTF">2012-03-20T03:37:00Z</dcterms:modified>
</cp:coreProperties>
</file>